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3B38A31D" w:rsidR="005241A2" w:rsidRPr="00BF1C46" w:rsidRDefault="004E43F1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4E43F1">
              <w:rPr>
                <w:b/>
                <w:color w:val="0070C0"/>
                <w:sz w:val="28"/>
                <w:szCs w:val="28"/>
              </w:rPr>
              <w:t>Výzva k podávání návrhů kandidátů na členky / členy Odborných panelů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94367C4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B34AC7">
              <w:rPr>
                <w:b/>
                <w:color w:val="0070C0"/>
                <w:sz w:val="28"/>
                <w:szCs w:val="28"/>
              </w:rPr>
              <w:t>1</w:t>
            </w:r>
            <w:r w:rsidR="004E43F1">
              <w:rPr>
                <w:b/>
                <w:color w:val="0070C0"/>
                <w:sz w:val="28"/>
                <w:szCs w:val="28"/>
              </w:rPr>
              <w:t>5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Pr="0051697C">
              <w:rPr>
                <w:b/>
                <w:color w:val="0070C0"/>
                <w:sz w:val="28"/>
                <w:szCs w:val="28"/>
              </w:rPr>
              <w:t>A</w:t>
            </w:r>
            <w:r w:rsidR="00011D3B">
              <w:rPr>
                <w:b/>
                <w:color w:val="0070C0"/>
                <w:sz w:val="28"/>
                <w:szCs w:val="28"/>
              </w:rPr>
              <w:t>4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40A3F432" w:rsidR="005241A2" w:rsidRPr="002D3C4B" w:rsidRDefault="00B34AC7" w:rsidP="002D3C4B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>prof. Polívka</w:t>
            </w:r>
            <w:r w:rsidRPr="002D3C4B">
              <w:rPr>
                <w:bCs/>
                <w:i/>
                <w:noProof/>
              </w:rPr>
              <w:t xml:space="preserve"> </w:t>
            </w:r>
          </w:p>
        </w:tc>
      </w:tr>
      <w:tr w:rsidR="00B34AC7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4AC7" w:rsidRPr="008F77F6" w:rsidRDefault="00B34AC7" w:rsidP="00B34AC7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5B10C2EB" w:rsidR="00B34AC7" w:rsidRPr="002D3C4B" w:rsidRDefault="00B34AC7" w:rsidP="00B34AC7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 xml:space="preserve">dr. </w:t>
            </w:r>
            <w:proofErr w:type="spellStart"/>
            <w:r>
              <w:rPr>
                <w:i/>
              </w:rPr>
              <w:t>Miholová</w:t>
            </w:r>
            <w:proofErr w:type="spellEnd"/>
            <w:r>
              <w:rPr>
                <w:i/>
              </w:rPr>
              <w:t xml:space="preserve">, Odbor podpory RVVI, </w:t>
            </w:r>
            <w:r w:rsidR="00DF4DB7">
              <w:rPr>
                <w:i/>
              </w:rPr>
              <w:t>8</w:t>
            </w:r>
            <w:r w:rsidRPr="005B4BF6">
              <w:rPr>
                <w:i/>
              </w:rPr>
              <w:t xml:space="preserve">. </w:t>
            </w:r>
            <w:r w:rsidR="001D0889">
              <w:rPr>
                <w:i/>
              </w:rPr>
              <w:t>ří</w:t>
            </w:r>
            <w:r w:rsidR="004E43F1">
              <w:rPr>
                <w:i/>
              </w:rPr>
              <w:t>jna</w:t>
            </w:r>
            <w:r>
              <w:rPr>
                <w:i/>
              </w:rPr>
              <w:t xml:space="preserve"> 2025</w:t>
            </w:r>
          </w:p>
        </w:tc>
      </w:tr>
      <w:tr w:rsidR="00B34AC7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518D0B1" w14:textId="77777777" w:rsidR="004E43F1" w:rsidRPr="00AB734E" w:rsidRDefault="004E43F1" w:rsidP="004E43F1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794AF660" w14:textId="36077B15" w:rsidR="006C20D6" w:rsidRDefault="006C20D6" w:rsidP="006C20D6">
            <w:pPr>
              <w:spacing w:before="120" w:after="120"/>
            </w:pPr>
            <w:r w:rsidRPr="000654DB">
              <w:t>V souladu s § 35 odst. 2 zákona č. 130/2002 Sb., o podpoře výzkumu, experimentálního vývoje a</w:t>
            </w:r>
            <w:r w:rsidR="0051697C">
              <w:t> </w:t>
            </w:r>
            <w:r w:rsidRPr="000654DB">
              <w:t>inovací z veřejných prostředků a o změně některých souvisejících zákonů (zákon o podpoře výzkumu, experimentálního vývoje a inovací), ve znění pozdějších předpisů, v souvislosti s usnesením vlády č. 458 ze dne 18. června 2025</w:t>
            </w:r>
            <w:r w:rsidR="0051697C">
              <w:t xml:space="preserve">, </w:t>
            </w:r>
            <w:r w:rsidRPr="000654DB">
              <w:t xml:space="preserve">kterým byla schválena navazující Metodika hodnocení výzkumných organizací (Metodika 25+), kterou se nahrazuje Metodika </w:t>
            </w:r>
            <w:r>
              <w:t>20</w:t>
            </w:r>
            <w:r w:rsidRPr="000654DB">
              <w:t>17+</w:t>
            </w:r>
            <w:r w:rsidR="0051697C">
              <w:t xml:space="preserve">, </w:t>
            </w:r>
            <w:r>
              <w:t xml:space="preserve">pokračuje </w:t>
            </w:r>
            <w:r w:rsidR="0051697C">
              <w:t>systematický</w:t>
            </w:r>
            <w:r>
              <w:t xml:space="preserve"> proces průběžné</w:t>
            </w:r>
            <w:r w:rsidR="0051697C">
              <w:t xml:space="preserve"> </w:t>
            </w:r>
            <w:r>
              <w:t xml:space="preserve">obměny </w:t>
            </w:r>
            <w:r w:rsidR="0051697C">
              <w:t xml:space="preserve">členů </w:t>
            </w:r>
            <w:r>
              <w:t>Odborných panelů.</w:t>
            </w:r>
          </w:p>
          <w:p w14:paraId="56C91166" w14:textId="18290900" w:rsidR="00B34AC7" w:rsidRPr="004E43F1" w:rsidRDefault="004E43F1" w:rsidP="006C20D6">
            <w:pPr>
              <w:spacing w:before="120" w:after="120"/>
              <w:rPr>
                <w:bCs/>
                <w:iCs/>
              </w:rPr>
            </w:pPr>
            <w:r w:rsidRPr="004E43F1">
              <w:rPr>
                <w:bCs/>
                <w:iCs/>
              </w:rPr>
              <w:t>Radě je předložen návrh Výzvy k podávání návrhů na členky/členy Odborných panelů. Nominace odborníků ze základního a aplikovaného výzkumu mohou podávat výzkumné organizace, členové Rady, členové Komise pro hodnocení výzkumných organizací a ukončených programů a</w:t>
            </w:r>
            <w:r>
              <w:rPr>
                <w:bCs/>
                <w:iCs/>
              </w:rPr>
              <w:t> </w:t>
            </w:r>
            <w:r w:rsidRPr="004E43F1">
              <w:rPr>
                <w:bCs/>
                <w:iCs/>
              </w:rPr>
              <w:t>předsedové Odborných panelů do 1</w:t>
            </w:r>
            <w:r>
              <w:rPr>
                <w:bCs/>
                <w:iCs/>
              </w:rPr>
              <w:t xml:space="preserve">. prosince </w:t>
            </w:r>
            <w:r w:rsidRPr="004E43F1">
              <w:rPr>
                <w:bCs/>
                <w:iCs/>
              </w:rPr>
              <w:t>202</w:t>
            </w:r>
            <w:r>
              <w:rPr>
                <w:bCs/>
                <w:iCs/>
              </w:rPr>
              <w:t>5.</w:t>
            </w:r>
          </w:p>
        </w:tc>
      </w:tr>
      <w:tr w:rsidR="00B34AC7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34AC7" w:rsidRPr="00AB734E" w:rsidRDefault="00B34AC7" w:rsidP="00B34AC7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E99EC16" w14:textId="4642E742" w:rsidR="00B34AC7" w:rsidRPr="004E43F1" w:rsidRDefault="00B34AC7" w:rsidP="004E43F1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bCs/>
                <w:i/>
                <w:iCs/>
              </w:rPr>
            </w:pPr>
            <w:r w:rsidRPr="0051697C">
              <w:rPr>
                <w:b/>
                <w:bCs/>
                <w:i/>
                <w:iCs/>
              </w:rPr>
              <w:t>41</w:t>
            </w:r>
            <w:r w:rsidR="004E43F1" w:rsidRPr="0051697C">
              <w:rPr>
                <w:b/>
                <w:bCs/>
                <w:i/>
                <w:iCs/>
              </w:rPr>
              <w:t>5</w:t>
            </w:r>
            <w:r w:rsidRPr="0051697C">
              <w:rPr>
                <w:b/>
                <w:bCs/>
                <w:i/>
                <w:iCs/>
              </w:rPr>
              <w:t xml:space="preserve"> A5 </w:t>
            </w:r>
            <w:proofErr w:type="spellStart"/>
            <w:r w:rsidR="004E43F1" w:rsidRPr="0051697C">
              <w:rPr>
                <w:b/>
                <w:bCs/>
                <w:i/>
                <w:iCs/>
              </w:rPr>
              <w:t>Vyzva</w:t>
            </w:r>
            <w:proofErr w:type="spellEnd"/>
            <w:r w:rsidR="004E43F1" w:rsidRPr="004E43F1">
              <w:rPr>
                <w:b/>
                <w:bCs/>
                <w:i/>
                <w:iCs/>
              </w:rPr>
              <w:t xml:space="preserve"> OP 2025</w:t>
            </w:r>
            <w:r w:rsidRPr="004E43F1">
              <w:rPr>
                <w:b/>
                <w:bCs/>
                <w:i/>
                <w:iCs/>
              </w:rPr>
              <w:t>.docx</w:t>
            </w:r>
          </w:p>
          <w:p w14:paraId="133F1304" w14:textId="21668BEC" w:rsidR="00A217E0" w:rsidRPr="00826B2F" w:rsidRDefault="00A217E0" w:rsidP="004E43F1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502"/>
            </w:pP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43D99" w14:textId="77777777" w:rsidR="00AC0B73" w:rsidRDefault="00AC0B73" w:rsidP="00604B45">
      <w:r>
        <w:separator/>
      </w:r>
    </w:p>
  </w:endnote>
  <w:endnote w:type="continuationSeparator" w:id="0">
    <w:p w14:paraId="37161B2E" w14:textId="77777777" w:rsidR="00AC0B73" w:rsidRDefault="00AC0B73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500179EC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ins w:id="0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14</w:t>
              </w:r>
            </w:ins>
            <w:del w:id="1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**</w:delText>
              </w:r>
            </w:del>
            <w:r w:rsidR="00144F5B" w:rsidRPr="00144F5B">
              <w:rPr>
                <w:sz w:val="16"/>
                <w:szCs w:val="16"/>
              </w:rPr>
              <w:t>/A</w:t>
            </w:r>
            <w:ins w:id="2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5</w:t>
              </w:r>
            </w:ins>
            <w:del w:id="3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xx</w:delText>
              </w:r>
            </w:del>
            <w:r w:rsidR="00144F5B">
              <w:t xml:space="preserve"> </w:t>
            </w:r>
            <w:ins w:id="4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Souhrn – Nákup datový</w:t>
              </w:r>
            </w:ins>
            <w:ins w:id="5" w:author="Tonarová Šárka" w:date="2025-08-14T11:30:00Z" w16du:dateUtc="2025-08-14T09:30:00Z">
              <w:r w:rsidR="005E47EB">
                <w:rPr>
                  <w:sz w:val="16"/>
                  <w:szCs w:val="16"/>
                </w:rPr>
                <w:t xml:space="preserve">ch podkladů z databázové platformy Web </w:t>
              </w:r>
              <w:proofErr w:type="spellStart"/>
              <w:r w:rsidR="005E47EB">
                <w:rPr>
                  <w:sz w:val="16"/>
                  <w:szCs w:val="16"/>
                </w:rPr>
                <w:t>of</w:t>
              </w:r>
              <w:proofErr w:type="spellEnd"/>
              <w:r w:rsidR="005E47EB">
                <w:rPr>
                  <w:sz w:val="16"/>
                  <w:szCs w:val="16"/>
                </w:rPr>
                <w:t xml:space="preserve"> Science </w:t>
              </w:r>
            </w:ins>
            <w:del w:id="6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Název materiálu</w:delText>
              </w:r>
            </w:del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4BC0A" w14:textId="77777777" w:rsidR="00AC0B73" w:rsidRDefault="00AC0B73" w:rsidP="00604B45">
      <w:r>
        <w:separator/>
      </w:r>
    </w:p>
  </w:footnote>
  <w:footnote w:type="continuationSeparator" w:id="0">
    <w:p w14:paraId="3F0A8F9F" w14:textId="77777777" w:rsidR="00AC0B73" w:rsidRDefault="00AC0B73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9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0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1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narová Šárka">
    <w15:presenceInfo w15:providerId="AD" w15:userId="S::sarka.tonarova@vlada.gov.cz::f783b3ef-96f3-43f7-9e97-bf993f7f35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1D3B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C6D6B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9218C"/>
    <w:rsid w:val="001A03D6"/>
    <w:rsid w:val="001A6A82"/>
    <w:rsid w:val="001C1526"/>
    <w:rsid w:val="001C2E95"/>
    <w:rsid w:val="001C6179"/>
    <w:rsid w:val="001D0889"/>
    <w:rsid w:val="001D5F3B"/>
    <w:rsid w:val="001E1924"/>
    <w:rsid w:val="001F517B"/>
    <w:rsid w:val="002107E9"/>
    <w:rsid w:val="00212DEE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04A61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3D6520"/>
    <w:rsid w:val="003F3764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D4555"/>
    <w:rsid w:val="004E43F1"/>
    <w:rsid w:val="004E6BE1"/>
    <w:rsid w:val="00510EA4"/>
    <w:rsid w:val="00512835"/>
    <w:rsid w:val="00515555"/>
    <w:rsid w:val="0051697C"/>
    <w:rsid w:val="005241A2"/>
    <w:rsid w:val="00524CE5"/>
    <w:rsid w:val="0053273E"/>
    <w:rsid w:val="00537022"/>
    <w:rsid w:val="005628A2"/>
    <w:rsid w:val="00564B89"/>
    <w:rsid w:val="0057409A"/>
    <w:rsid w:val="00592516"/>
    <w:rsid w:val="005964E0"/>
    <w:rsid w:val="005A4C59"/>
    <w:rsid w:val="005A6EDC"/>
    <w:rsid w:val="005C4D50"/>
    <w:rsid w:val="005D1635"/>
    <w:rsid w:val="005E47EB"/>
    <w:rsid w:val="00602F23"/>
    <w:rsid w:val="00604B45"/>
    <w:rsid w:val="006079D1"/>
    <w:rsid w:val="006255C0"/>
    <w:rsid w:val="00627E3D"/>
    <w:rsid w:val="00635765"/>
    <w:rsid w:val="006847D9"/>
    <w:rsid w:val="006878F0"/>
    <w:rsid w:val="006B2B00"/>
    <w:rsid w:val="006C20D6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8101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215D0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B6185"/>
    <w:rsid w:val="009E228F"/>
    <w:rsid w:val="00A217E0"/>
    <w:rsid w:val="00A640A5"/>
    <w:rsid w:val="00A65C3C"/>
    <w:rsid w:val="00A75A40"/>
    <w:rsid w:val="00A822FF"/>
    <w:rsid w:val="00A84F49"/>
    <w:rsid w:val="00AA5C0F"/>
    <w:rsid w:val="00AB5597"/>
    <w:rsid w:val="00AC0B73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34AC7"/>
    <w:rsid w:val="00B415B3"/>
    <w:rsid w:val="00B445C0"/>
    <w:rsid w:val="00B45E88"/>
    <w:rsid w:val="00B5350F"/>
    <w:rsid w:val="00B67680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16C9"/>
    <w:rsid w:val="00C674B4"/>
    <w:rsid w:val="00C71728"/>
    <w:rsid w:val="00C7658A"/>
    <w:rsid w:val="00C77162"/>
    <w:rsid w:val="00C84197"/>
    <w:rsid w:val="00C91565"/>
    <w:rsid w:val="00C92FC9"/>
    <w:rsid w:val="00C978DF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7564B"/>
    <w:rsid w:val="00D85AA0"/>
    <w:rsid w:val="00D86AA3"/>
    <w:rsid w:val="00D874C0"/>
    <w:rsid w:val="00D94221"/>
    <w:rsid w:val="00DA045F"/>
    <w:rsid w:val="00DC2129"/>
    <w:rsid w:val="00DC5C64"/>
    <w:rsid w:val="00DD3E78"/>
    <w:rsid w:val="00DE4F80"/>
    <w:rsid w:val="00DF4DB7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62C87"/>
    <w:rsid w:val="00F70093"/>
    <w:rsid w:val="00F83061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A217E0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78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18</cp:revision>
  <cp:lastPrinted>2025-02-25T12:21:00Z</cp:lastPrinted>
  <dcterms:created xsi:type="dcterms:W3CDTF">2025-08-14T08:33:00Z</dcterms:created>
  <dcterms:modified xsi:type="dcterms:W3CDTF">2025-11-13T15:00:00Z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